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17B8" w14:textId="77777777" w:rsidR="00EB2467" w:rsidRPr="00AF7B84" w:rsidRDefault="00CB16AB">
      <w:pPr>
        <w:spacing w:after="115" w:line="259" w:lineRule="auto"/>
        <w:rPr>
          <w:rFonts w:ascii="Arial" w:hAnsi="Arial" w:cs="Arial"/>
          <w:b/>
          <w:sz w:val="36"/>
        </w:rPr>
      </w:pPr>
      <w:r w:rsidRPr="00745EFE"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DB969D" wp14:editId="7F2DE1F1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9205D0" w14:textId="31DD26C8" w:rsidR="000A3C9C" w:rsidRPr="00473983" w:rsidRDefault="000A3C9C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="00473983" w:rsidRPr="0047398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28"/>
                                <w:szCs w:val="28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B969D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769205D0" w14:textId="31DD26C8" w:rsidR="000A3C9C" w:rsidRPr="00473983" w:rsidRDefault="000A3C9C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28"/>
                          <w:szCs w:val="28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="00473983" w:rsidRPr="0047398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28"/>
                          <w:szCs w:val="28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 w:rsidRPr="00745EFE"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E41E3BF" wp14:editId="60CAE05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1993 w 5831993"/>
                              <a:gd name="T3" fmla="*/ 0 h 2592007"/>
                              <a:gd name="T4" fmla="*/ 5831993 w 5831993"/>
                              <a:gd name="T5" fmla="*/ 2592007 h 2592007"/>
                              <a:gd name="T6" fmla="*/ 0 w 5831993"/>
                              <a:gd name="T7" fmla="*/ 2592007 h 2592007"/>
                              <a:gd name="T8" fmla="*/ 0 w 5831993"/>
                              <a:gd name="T9" fmla="*/ 0 h 2592007"/>
                              <a:gd name="T10" fmla="*/ 0 w 5831993"/>
                              <a:gd name="T11" fmla="*/ 0 h 2592007"/>
                              <a:gd name="T12" fmla="*/ 5831993 w 5831993"/>
                              <a:gd name="T13" fmla="*/ 2592007 h 25920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E870A" w14:textId="77777777" w:rsidR="000A3C9C" w:rsidRDefault="000A3C9C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695999 w 6695999"/>
                              <a:gd name="T3" fmla="*/ 0 h 2807995"/>
                              <a:gd name="T4" fmla="*/ 6695999 w 6695999"/>
                              <a:gd name="T5" fmla="*/ 2807995 h 2807995"/>
                              <a:gd name="T6" fmla="*/ 0 w 6695999"/>
                              <a:gd name="T7" fmla="*/ 2807995 h 2807995"/>
                              <a:gd name="T8" fmla="*/ 0 w 6695999"/>
                              <a:gd name="T9" fmla="*/ 0 h 2807995"/>
                              <a:gd name="T10" fmla="*/ 0 w 6695999"/>
                              <a:gd name="T11" fmla="*/ 0 h 2807995"/>
                              <a:gd name="T12" fmla="*/ 6695999 w 6695999"/>
                              <a:gd name="T13" fmla="*/ 2807995 h 28079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295997 w 1295997"/>
                              <a:gd name="T3" fmla="*/ 0 h 863994"/>
                              <a:gd name="T4" fmla="*/ 1295997 w 1295997"/>
                              <a:gd name="T5" fmla="*/ 863994 h 863994"/>
                              <a:gd name="T6" fmla="*/ 0 w 1295997"/>
                              <a:gd name="T7" fmla="*/ 863994 h 863994"/>
                              <a:gd name="T8" fmla="*/ 0 w 1295997"/>
                              <a:gd name="T9" fmla="*/ 0 h 863994"/>
                              <a:gd name="T10" fmla="*/ 0 w 1295997"/>
                              <a:gd name="T11" fmla="*/ 0 h 863994"/>
                              <a:gd name="T12" fmla="*/ 1295997 w 1295997"/>
                              <a:gd name="T13" fmla="*/ 863994 h 8639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56001 w 3456001"/>
                              <a:gd name="T3" fmla="*/ 0 h 863994"/>
                              <a:gd name="T4" fmla="*/ 3456001 w 3456001"/>
                              <a:gd name="T5" fmla="*/ 863994 h 863994"/>
                              <a:gd name="T6" fmla="*/ 0 w 3456001"/>
                              <a:gd name="T7" fmla="*/ 863994 h 863994"/>
                              <a:gd name="T8" fmla="*/ 0 w 3456001"/>
                              <a:gd name="T9" fmla="*/ 0 h 863994"/>
                              <a:gd name="T10" fmla="*/ 0 w 3456001"/>
                              <a:gd name="T11" fmla="*/ 0 h 863994"/>
                              <a:gd name="T12" fmla="*/ 3456001 w 3456001"/>
                              <a:gd name="T13" fmla="*/ 863994 h 8639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0967 w 682282"/>
                              <a:gd name="T1" fmla="*/ 0 h 418922"/>
                              <a:gd name="T2" fmla="*/ 507454 w 682282"/>
                              <a:gd name="T3" fmla="*/ 0 h 418922"/>
                              <a:gd name="T4" fmla="*/ 682282 w 682282"/>
                              <a:gd name="T5" fmla="*/ 79096 h 418922"/>
                              <a:gd name="T6" fmla="*/ 395338 w 682282"/>
                              <a:gd name="T7" fmla="*/ 200127 h 418922"/>
                              <a:gd name="T8" fmla="*/ 244411 w 682282"/>
                              <a:gd name="T9" fmla="*/ 418922 h 418922"/>
                              <a:gd name="T10" fmla="*/ 187947 w 682282"/>
                              <a:gd name="T11" fmla="*/ 264604 h 418922"/>
                              <a:gd name="T12" fmla="*/ 0 w 682282"/>
                              <a:gd name="T13" fmla="*/ 299339 h 418922"/>
                              <a:gd name="T14" fmla="*/ 169151 w 682282"/>
                              <a:gd name="T15" fmla="*/ 123825 h 418922"/>
                              <a:gd name="T16" fmla="*/ 170967 w 682282"/>
                              <a:gd name="T17" fmla="*/ 0 h 418922"/>
                              <a:gd name="T18" fmla="*/ 0 w 682282"/>
                              <a:gd name="T19" fmla="*/ 0 h 418922"/>
                              <a:gd name="T20" fmla="*/ 682282 w 682282"/>
                              <a:gd name="T21" fmla="*/ 418922 h 4189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58978 w 621716"/>
                              <a:gd name="T1" fmla="*/ 0 h 445071"/>
                              <a:gd name="T2" fmla="*/ 378041 w 621716"/>
                              <a:gd name="T3" fmla="*/ 195250 h 445071"/>
                              <a:gd name="T4" fmla="*/ 621716 w 621716"/>
                              <a:gd name="T5" fmla="*/ 233528 h 445071"/>
                              <a:gd name="T6" fmla="*/ 363423 w 621716"/>
                              <a:gd name="T7" fmla="*/ 392379 h 445071"/>
                              <a:gd name="T8" fmla="*/ 354379 w 621716"/>
                              <a:gd name="T9" fmla="*/ 416898 h 445071"/>
                              <a:gd name="T10" fmla="*/ 345825 w 621716"/>
                              <a:gd name="T11" fmla="*/ 445071 h 445071"/>
                              <a:gd name="T12" fmla="*/ 28392 w 621716"/>
                              <a:gd name="T13" fmla="*/ 445071 h 445071"/>
                              <a:gd name="T14" fmla="*/ 52827 w 621716"/>
                              <a:gd name="T15" fmla="*/ 401515 h 445071"/>
                              <a:gd name="T16" fmla="*/ 66345 w 621716"/>
                              <a:gd name="T17" fmla="*/ 363842 h 445071"/>
                              <a:gd name="T18" fmla="*/ 0 w 621716"/>
                              <a:gd name="T19" fmla="*/ 220066 h 445071"/>
                              <a:gd name="T20" fmla="*/ 188455 w 621716"/>
                              <a:gd name="T21" fmla="*/ 193840 h 445071"/>
                              <a:gd name="T22" fmla="*/ 358978 w 621716"/>
                              <a:gd name="T23" fmla="*/ 0 h 445071"/>
                              <a:gd name="T24" fmla="*/ 0 w 621716"/>
                              <a:gd name="T25" fmla="*/ 0 h 445071"/>
                              <a:gd name="T26" fmla="*/ 621716 w 621716"/>
                              <a:gd name="T27" fmla="*/ 445071 h 4450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4407 w 441985"/>
                              <a:gd name="T1" fmla="*/ 0 h 465976"/>
                              <a:gd name="T2" fmla="*/ 204407 w 441985"/>
                              <a:gd name="T3" fmla="*/ 0 h 465976"/>
                              <a:gd name="T4" fmla="*/ 220345 w 441985"/>
                              <a:gd name="T5" fmla="*/ 86601 h 465976"/>
                              <a:gd name="T6" fmla="*/ 264541 w 441985"/>
                              <a:gd name="T7" fmla="*/ 91567 h 465976"/>
                              <a:gd name="T8" fmla="*/ 311175 w 441985"/>
                              <a:gd name="T9" fmla="*/ 96647 h 465976"/>
                              <a:gd name="T10" fmla="*/ 441985 w 441985"/>
                              <a:gd name="T11" fmla="*/ 13106 h 465976"/>
                              <a:gd name="T12" fmla="*/ 441985 w 441985"/>
                              <a:gd name="T13" fmla="*/ 13106 h 465976"/>
                              <a:gd name="T14" fmla="*/ 441985 w 441985"/>
                              <a:gd name="T15" fmla="*/ 13106 h 465976"/>
                              <a:gd name="T16" fmla="*/ 313804 w 441985"/>
                              <a:gd name="T17" fmla="*/ 145986 h 465976"/>
                              <a:gd name="T18" fmla="*/ 303556 w 441985"/>
                              <a:gd name="T19" fmla="*/ 199974 h 465976"/>
                              <a:gd name="T20" fmla="*/ 293294 w 441985"/>
                              <a:gd name="T21" fmla="*/ 254762 h 465976"/>
                              <a:gd name="T22" fmla="*/ 327419 w 441985"/>
                              <a:gd name="T23" fmla="*/ 352781 h 465976"/>
                              <a:gd name="T24" fmla="*/ 327419 w 441985"/>
                              <a:gd name="T25" fmla="*/ 352781 h 465976"/>
                              <a:gd name="T26" fmla="*/ 327419 w 441985"/>
                              <a:gd name="T27" fmla="*/ 352781 h 465976"/>
                              <a:gd name="T28" fmla="*/ 232842 w 441985"/>
                              <a:gd name="T29" fmla="*/ 299542 h 465976"/>
                              <a:gd name="T30" fmla="*/ 183134 w 441985"/>
                              <a:gd name="T31" fmla="*/ 337452 h 465976"/>
                              <a:gd name="T32" fmla="*/ 135496 w 441985"/>
                              <a:gd name="T33" fmla="*/ 373672 h 465976"/>
                              <a:gd name="T34" fmla="*/ 48133 w 441985"/>
                              <a:gd name="T35" fmla="*/ 465976 h 465976"/>
                              <a:gd name="T36" fmla="*/ 48133 w 441985"/>
                              <a:gd name="T37" fmla="*/ 465976 h 465976"/>
                              <a:gd name="T38" fmla="*/ 48133 w 441985"/>
                              <a:gd name="T39" fmla="*/ 465976 h 465976"/>
                              <a:gd name="T40" fmla="*/ 95352 w 441985"/>
                              <a:gd name="T41" fmla="*/ 349047 h 465976"/>
                              <a:gd name="T42" fmla="*/ 84315 w 441985"/>
                              <a:gd name="T43" fmla="*/ 305283 h 465976"/>
                              <a:gd name="T44" fmla="*/ 73749 w 441985"/>
                              <a:gd name="T45" fmla="*/ 262839 h 465976"/>
                              <a:gd name="T46" fmla="*/ 0 w 441985"/>
                              <a:gd name="T47" fmla="*/ 252260 h 465976"/>
                              <a:gd name="T48" fmla="*/ 0 w 441985"/>
                              <a:gd name="T49" fmla="*/ 252260 h 465976"/>
                              <a:gd name="T50" fmla="*/ 0 w 441985"/>
                              <a:gd name="T51" fmla="*/ 252260 h 465976"/>
                              <a:gd name="T52" fmla="*/ 89129 w 441985"/>
                              <a:gd name="T53" fmla="*/ 210566 h 465976"/>
                              <a:gd name="T54" fmla="*/ 132131 w 441985"/>
                              <a:gd name="T55" fmla="*/ 162852 h 465976"/>
                              <a:gd name="T56" fmla="*/ 176581 w 441985"/>
                              <a:gd name="T57" fmla="*/ 113398 h 465976"/>
                              <a:gd name="T58" fmla="*/ 204407 w 441985"/>
                              <a:gd name="T59" fmla="*/ 0 h 465976"/>
                              <a:gd name="T60" fmla="*/ 204407 w 441985"/>
                              <a:gd name="T61" fmla="*/ 0 h 465976"/>
                              <a:gd name="T62" fmla="*/ 0 w 441985"/>
                              <a:gd name="T63" fmla="*/ 0 h 465976"/>
                              <a:gd name="T64" fmla="*/ 441985 w 441985"/>
                              <a:gd name="T65" fmla="*/ 465976 h 465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64581" w14:textId="77777777" w:rsidR="000A3C9C" w:rsidRDefault="000A3C9C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75B20" w14:textId="77777777" w:rsidR="000A3C9C" w:rsidRPr="00F676F4" w:rsidRDefault="000A3C9C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41E3BF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58319,0;58319,25920;0,25920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290E870A" w14:textId="77777777" w:rsidR="000A3C9C" w:rsidRDefault="000A3C9C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66959,0;66959,28079;0,28079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2959,0;12959,8640;0,8640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4560,0;34560,8640;0,8640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1710,0;5075,0;6823,791;3953,2001;2444,4189;1880,2646;0,2993;1692,1238;171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3590,0;3781,1952;6218,2335;3635,3923;3544,4168;3459,4450;284,4450;528,4015;664,3638;0,2200;1885,1938;359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2044,0;2044,0;2204,866;2645,916;3112,967;4420,131;4420,131;4420,131;3138,1460;3036,2000;2933,2548;3274,3528;3274,3528;3274,3528;2328,2996;1831,3375;1355,3737;481,4660;481,4660;481,4660;954,3491;843,3053;738,2629;0,2523;0,2523;0,2523;891,2106;1321,1629;1766,1134;2044,0;2044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D064581" w14:textId="77777777" w:rsidR="000A3C9C" w:rsidRDefault="000A3C9C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1675B20" w14:textId="77777777" w:rsidR="000A3C9C" w:rsidRPr="00F676F4" w:rsidRDefault="000A3C9C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</w:t>
      </w:r>
      <w:r w:rsidR="00AC2866">
        <w:rPr>
          <w:rFonts w:ascii="Arial" w:hAnsi="Arial" w:cs="Arial"/>
          <w:b/>
          <w:color w:val="11306E"/>
          <w:sz w:val="36"/>
        </w:rPr>
        <w:t>ubiegających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3C88A1B2" w14:textId="77777777" w:rsidR="007002F1" w:rsidRPr="00AF7B84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60AFF7D0" w14:textId="77777777" w:rsidR="007002F1" w:rsidRPr="00AF7B84" w:rsidRDefault="00EA1E50" w:rsidP="00467846">
      <w:pPr>
        <w:spacing w:after="115" w:line="259" w:lineRule="auto"/>
        <w:rPr>
          <w:rFonts w:ascii="Arial" w:hAnsi="Arial" w:cs="Arial"/>
          <w:b/>
          <w:color w:val="11306E"/>
          <w:sz w:val="36"/>
        </w:rPr>
      </w:pPr>
      <w:r w:rsidRPr="00AF7B84">
        <w:rPr>
          <w:rFonts w:ascii="Arial" w:hAnsi="Arial" w:cs="Arial"/>
          <w:b/>
          <w:color w:val="11306E"/>
          <w:sz w:val="36"/>
        </w:rPr>
        <w:t>Dział</w:t>
      </w:r>
      <w:r w:rsidR="001F62BA" w:rsidRPr="00AF7B84">
        <w:rPr>
          <w:rFonts w:ascii="Arial" w:hAnsi="Arial" w:cs="Arial"/>
          <w:b/>
          <w:color w:val="11306E"/>
          <w:sz w:val="36"/>
        </w:rPr>
        <w:t>a</w:t>
      </w:r>
      <w:r w:rsidRPr="00AF7B84">
        <w:rPr>
          <w:rFonts w:ascii="Arial" w:hAnsi="Arial" w:cs="Arial"/>
          <w:b/>
          <w:color w:val="11306E"/>
          <w:sz w:val="36"/>
        </w:rPr>
        <w:t>nie</w:t>
      </w:r>
      <w:r w:rsidR="00423BEA" w:rsidRPr="00AF7B84">
        <w:rPr>
          <w:rFonts w:ascii="Arial" w:hAnsi="Arial" w:cs="Arial"/>
          <w:b/>
          <w:color w:val="11306E"/>
          <w:sz w:val="36"/>
        </w:rPr>
        <w:t xml:space="preserve">: </w:t>
      </w:r>
      <w:r w:rsidR="009D3B41" w:rsidRPr="00AF7B84">
        <w:rPr>
          <w:rFonts w:ascii="Arial" w:hAnsi="Arial" w:cs="Arial"/>
          <w:b/>
          <w:color w:val="11306E"/>
          <w:sz w:val="36"/>
        </w:rPr>
        <w:t>2.</w:t>
      </w:r>
      <w:r w:rsidR="006E141B">
        <w:rPr>
          <w:rFonts w:ascii="Arial" w:hAnsi="Arial" w:cs="Arial"/>
          <w:b/>
          <w:color w:val="11306E"/>
          <w:sz w:val="36"/>
        </w:rPr>
        <w:t>13</w:t>
      </w:r>
      <w:r w:rsidR="006E141B" w:rsidRPr="00AF7B84">
        <w:rPr>
          <w:rFonts w:ascii="Arial" w:hAnsi="Arial" w:cs="Arial"/>
          <w:b/>
          <w:color w:val="11306E"/>
          <w:sz w:val="36"/>
        </w:rPr>
        <w:t xml:space="preserve"> </w:t>
      </w:r>
      <w:r w:rsidR="006E141B" w:rsidRPr="006E141B">
        <w:rPr>
          <w:rFonts w:ascii="Arial" w:hAnsi="Arial" w:cs="Arial"/>
          <w:b/>
          <w:color w:val="11306E"/>
          <w:sz w:val="36"/>
        </w:rPr>
        <w:t>Adaptacja do zmian klimatu (ZIT)</w:t>
      </w:r>
    </w:p>
    <w:p w14:paraId="59C2D1B5" w14:textId="77777777" w:rsidR="00DD4E77" w:rsidRPr="00896B67" w:rsidRDefault="00DD4E77" w:rsidP="00DD4E77">
      <w:pPr>
        <w:pStyle w:val="Akapitzlist"/>
        <w:spacing w:after="0" w:line="276" w:lineRule="auto"/>
        <w:ind w:left="0"/>
        <w:rPr>
          <w:rFonts w:ascii="Arial" w:hAnsi="Arial" w:cs="Arial"/>
          <w:b/>
          <w:color w:val="1F3864" w:themeColor="accent1" w:themeShade="80"/>
          <w:sz w:val="24"/>
          <w:szCs w:val="20"/>
        </w:rPr>
      </w:pPr>
      <w:bookmarkStart w:id="0" w:name="_Hlk145589113"/>
      <w:r w:rsidRPr="00DD4E77">
        <w:rPr>
          <w:rFonts w:ascii="Arial" w:hAnsi="Arial" w:cs="Arial"/>
          <w:b/>
          <w:color w:val="002060"/>
          <w:sz w:val="24"/>
          <w:szCs w:val="20"/>
        </w:rPr>
        <w:t xml:space="preserve">Typ projektu: </w:t>
      </w:r>
      <w:r w:rsidR="006E141B" w:rsidRPr="006E141B">
        <w:rPr>
          <w:rFonts w:ascii="Arial" w:hAnsi="Arial" w:cs="Arial"/>
          <w:b/>
          <w:color w:val="002060"/>
          <w:sz w:val="24"/>
          <w:szCs w:val="20"/>
        </w:rPr>
        <w:t>2. Edukacja klimatyczna dla mieszkańców/instytucji</w:t>
      </w:r>
      <w:bookmarkEnd w:id="0"/>
    </w:p>
    <w:p w14:paraId="21F40338" w14:textId="77777777" w:rsidR="00E93DE5" w:rsidRPr="00896B67" w:rsidRDefault="00896B67">
      <w:pPr>
        <w:spacing w:line="259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896B67">
        <w:rPr>
          <w:rFonts w:ascii="Arial" w:hAnsi="Arial" w:cs="Arial"/>
          <w:b/>
          <w:color w:val="1F3864" w:themeColor="accent1" w:themeShade="80"/>
          <w:sz w:val="24"/>
          <w:szCs w:val="24"/>
        </w:rPr>
        <w:t>Nabór w trybie niekonkurencyjnym</w:t>
      </w:r>
    </w:p>
    <w:p w14:paraId="292C357D" w14:textId="77777777" w:rsidR="00E93DE5" w:rsidRDefault="00E93DE5">
      <w:pPr>
        <w:spacing w:line="259" w:lineRule="auto"/>
        <w:rPr>
          <w:b/>
          <w:sz w:val="36"/>
        </w:rPr>
      </w:pPr>
    </w:p>
    <w:p w14:paraId="200CD474" w14:textId="77777777" w:rsidR="00E93DE5" w:rsidRDefault="00E93DE5">
      <w:pPr>
        <w:spacing w:line="259" w:lineRule="auto"/>
        <w:rPr>
          <w:b/>
          <w:sz w:val="36"/>
        </w:rPr>
      </w:pPr>
      <w:bookmarkStart w:id="1" w:name="_GoBack"/>
      <w:bookmarkEnd w:id="1"/>
    </w:p>
    <w:p w14:paraId="273F2A07" w14:textId="77777777" w:rsidR="00E93DE5" w:rsidRDefault="00E93DE5">
      <w:pPr>
        <w:spacing w:line="259" w:lineRule="auto"/>
        <w:rPr>
          <w:b/>
          <w:sz w:val="36"/>
        </w:rPr>
      </w:pPr>
    </w:p>
    <w:p w14:paraId="3D3C17C0" w14:textId="77777777" w:rsidR="00E93DE5" w:rsidRDefault="00E93DE5">
      <w:pPr>
        <w:spacing w:line="259" w:lineRule="auto"/>
        <w:rPr>
          <w:b/>
          <w:sz w:val="36"/>
        </w:rPr>
      </w:pPr>
    </w:p>
    <w:p w14:paraId="4567E5FC" w14:textId="77777777" w:rsidR="00E93DE5" w:rsidRDefault="00E93DE5">
      <w:pPr>
        <w:spacing w:line="259" w:lineRule="auto"/>
        <w:rPr>
          <w:b/>
          <w:sz w:val="36"/>
        </w:rPr>
      </w:pPr>
    </w:p>
    <w:p w14:paraId="3DEEC818" w14:textId="77777777" w:rsidR="00E93DE5" w:rsidRDefault="00E93DE5">
      <w:pPr>
        <w:spacing w:line="259" w:lineRule="auto"/>
        <w:rPr>
          <w:b/>
          <w:sz w:val="36"/>
        </w:rPr>
      </w:pPr>
    </w:p>
    <w:p w14:paraId="0C7F0881" w14:textId="77777777" w:rsidR="00EB2467" w:rsidRDefault="00EB2467">
      <w:pPr>
        <w:spacing w:line="259" w:lineRule="auto"/>
        <w:rPr>
          <w:b/>
          <w:sz w:val="36"/>
        </w:rPr>
      </w:pPr>
    </w:p>
    <w:p w14:paraId="0075F0CB" w14:textId="77777777" w:rsidR="00223353" w:rsidRDefault="00223353">
      <w:pPr>
        <w:spacing w:line="259" w:lineRule="auto"/>
        <w:rPr>
          <w:b/>
          <w:sz w:val="36"/>
        </w:rPr>
      </w:pPr>
    </w:p>
    <w:p w14:paraId="47A34A80" w14:textId="77777777" w:rsidR="00E4298B" w:rsidRPr="00AF7B84" w:rsidRDefault="00EB2467" w:rsidP="004908B0">
      <w:pPr>
        <w:pStyle w:val="Nagwek1"/>
        <w:numPr>
          <w:ilvl w:val="0"/>
          <w:numId w:val="1"/>
        </w:numPr>
        <w:spacing w:after="120" w:line="247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4459D4" w14:paraId="3BBDD1FB" w14:textId="77777777" w:rsidTr="00BF682B">
        <w:tc>
          <w:tcPr>
            <w:tcW w:w="9356" w:type="dxa"/>
            <w:shd w:val="clear" w:color="auto" w:fill="9CC2E5"/>
          </w:tcPr>
          <w:p w14:paraId="5E6DF787" w14:textId="77777777" w:rsidR="00992DF0" w:rsidRPr="00AF7B84" w:rsidRDefault="00992DF0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14:paraId="73A83441" w14:textId="77777777" w:rsidTr="00992DF0">
        <w:tc>
          <w:tcPr>
            <w:tcW w:w="9356" w:type="dxa"/>
            <w:shd w:val="clear" w:color="auto" w:fill="auto"/>
          </w:tcPr>
          <w:p w14:paraId="7C2D5F26" w14:textId="77777777" w:rsidR="00992DF0" w:rsidRPr="00AF7B84" w:rsidRDefault="00992DF0" w:rsidP="00992DF0">
            <w:pPr>
              <w:spacing w:line="247" w:lineRule="auto"/>
              <w:rPr>
                <w:rFonts w:ascii="Arial" w:hAnsi="Arial" w:cs="Arial"/>
                <w:color w:val="11306E"/>
                <w:sz w:val="24"/>
              </w:rPr>
            </w:pPr>
          </w:p>
        </w:tc>
      </w:tr>
      <w:tr w:rsidR="00992DF0" w:rsidRPr="004459D4" w14:paraId="1BC9627C" w14:textId="77777777" w:rsidTr="00BF682B">
        <w:tc>
          <w:tcPr>
            <w:tcW w:w="9356" w:type="dxa"/>
            <w:shd w:val="clear" w:color="auto" w:fill="9CC2E5"/>
          </w:tcPr>
          <w:p w14:paraId="16E9A0C5" w14:textId="77777777" w:rsidR="00992DF0" w:rsidRPr="00AF7B84" w:rsidRDefault="00992DF0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14:paraId="3A85B3BC" w14:textId="77777777" w:rsidTr="00992DF0">
        <w:tc>
          <w:tcPr>
            <w:tcW w:w="9356" w:type="dxa"/>
            <w:shd w:val="clear" w:color="auto" w:fill="auto"/>
          </w:tcPr>
          <w:p w14:paraId="17D3FC60" w14:textId="77777777" w:rsidR="00696592" w:rsidRPr="00AF7B84" w:rsidRDefault="00696592" w:rsidP="00992DF0">
            <w:pPr>
              <w:spacing w:line="247" w:lineRule="auto"/>
              <w:rPr>
                <w:rFonts w:ascii="Arial" w:hAnsi="Arial" w:cs="Arial"/>
                <w:color w:val="11306E"/>
                <w:sz w:val="24"/>
              </w:rPr>
            </w:pPr>
          </w:p>
        </w:tc>
      </w:tr>
      <w:tr w:rsidR="00992DF0" w:rsidRPr="004459D4" w14:paraId="66F66666" w14:textId="77777777" w:rsidTr="00BF682B">
        <w:tc>
          <w:tcPr>
            <w:tcW w:w="9356" w:type="dxa"/>
            <w:shd w:val="clear" w:color="auto" w:fill="9CC2E5"/>
          </w:tcPr>
          <w:p w14:paraId="364D0A5D" w14:textId="77777777" w:rsidR="00992DF0" w:rsidRPr="00AF7B84" w:rsidRDefault="00992DF0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Cele projektu</w:t>
            </w:r>
          </w:p>
          <w:p w14:paraId="44936E2C" w14:textId="77777777" w:rsidR="00992DF0" w:rsidRPr="00AF7B84" w:rsidRDefault="00992DF0" w:rsidP="00992DF0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Przedstaw cele realizacji projektu. Z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definiuj </w:t>
            </w:r>
            <w:r w:rsidR="00ED2CC2" w:rsidRPr="00AF7B84">
              <w:rPr>
                <w:rFonts w:ascii="Arial" w:hAnsi="Arial" w:cs="Arial"/>
                <w:iCs/>
                <w:color w:val="11306E"/>
                <w:sz w:val="24"/>
              </w:rPr>
              <w:t>je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w taki sposób</w:t>
            </w:r>
            <w:r w:rsidR="00A932B2" w:rsidRPr="00AF7B84">
              <w:rPr>
                <w:rFonts w:ascii="Arial" w:hAnsi="Arial" w:cs="Arial"/>
                <w:iCs/>
                <w:color w:val="11306E"/>
                <w:sz w:val="24"/>
              </w:rPr>
              <w:t>,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aby j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asno wskazywały jakie korzyści społeczno-gospodarcze można osiągnąć dzięki </w:t>
            </w:r>
            <w:r w:rsidR="00ED2CC2"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realizacji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projektu.</w:t>
            </w:r>
          </w:p>
        </w:tc>
      </w:tr>
      <w:tr w:rsidR="00EB2467" w:rsidRPr="004459D4" w14:paraId="7E25FC9E" w14:textId="77777777" w:rsidTr="000D7753">
        <w:tc>
          <w:tcPr>
            <w:tcW w:w="9356" w:type="dxa"/>
          </w:tcPr>
          <w:p w14:paraId="15C33DC9" w14:textId="77777777" w:rsidR="00EB2467" w:rsidRPr="00AF7B84" w:rsidRDefault="00EB2467" w:rsidP="000D7753">
            <w:pPr>
              <w:spacing w:line="247" w:lineRule="auto"/>
              <w:rPr>
                <w:rFonts w:ascii="Arial" w:hAnsi="Arial" w:cs="Arial"/>
                <w:sz w:val="24"/>
              </w:rPr>
            </w:pPr>
          </w:p>
        </w:tc>
      </w:tr>
      <w:tr w:rsidR="00EB2467" w:rsidRPr="004459D4" w14:paraId="688EEFFE" w14:textId="77777777" w:rsidTr="00BF682B">
        <w:tc>
          <w:tcPr>
            <w:tcW w:w="9356" w:type="dxa"/>
            <w:shd w:val="clear" w:color="auto" w:fill="9CC2E5"/>
          </w:tcPr>
          <w:p w14:paraId="125926DF" w14:textId="77777777" w:rsidR="006F0C4B" w:rsidRPr="00AF7B84" w:rsidRDefault="006F0C4B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0134FB07" w14:textId="2DC58242" w:rsidR="00B3592F" w:rsidRPr="00AF7B84" w:rsidRDefault="008230E6" w:rsidP="000D7753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</w:t>
            </w:r>
            <w:r w:rsidR="006F0C4B" w:rsidRPr="00A31EB7">
              <w:rPr>
                <w:rFonts w:ascii="Arial" w:hAnsi="Arial" w:cs="Arial"/>
                <w:color w:val="11306E"/>
                <w:sz w:val="24"/>
              </w:rPr>
              <w:t>projektów.</w:t>
            </w:r>
          </w:p>
        </w:tc>
      </w:tr>
      <w:tr w:rsidR="00EB2467" w:rsidRPr="004459D4" w14:paraId="7BD354D7" w14:textId="77777777" w:rsidTr="000D7753">
        <w:tc>
          <w:tcPr>
            <w:tcW w:w="9356" w:type="dxa"/>
          </w:tcPr>
          <w:p w14:paraId="4E99C2CF" w14:textId="77777777" w:rsidR="00EB2467" w:rsidRPr="00AF7B84" w:rsidRDefault="00EB2467" w:rsidP="000D7753">
            <w:pPr>
              <w:rPr>
                <w:rFonts w:ascii="Arial" w:hAnsi="Arial" w:cs="Arial"/>
                <w:sz w:val="24"/>
              </w:rPr>
            </w:pPr>
          </w:p>
        </w:tc>
      </w:tr>
      <w:tr w:rsidR="00EB2467" w:rsidRPr="004459D4" w14:paraId="016FFD43" w14:textId="77777777" w:rsidTr="00BF682B">
        <w:tc>
          <w:tcPr>
            <w:tcW w:w="9356" w:type="dxa"/>
            <w:shd w:val="clear" w:color="auto" w:fill="9CC2E5"/>
          </w:tcPr>
          <w:p w14:paraId="756AAD8B" w14:textId="77777777" w:rsidR="006F0C4B" w:rsidRPr="00AF7B84" w:rsidRDefault="006F0C4B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1890AE00" w14:textId="77777777" w:rsidR="006F0C4B" w:rsidRPr="00AF7B84" w:rsidRDefault="008230E6" w:rsidP="000D7753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AF7B84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AF7B84">
              <w:rPr>
                <w:rFonts w:ascii="Arial" w:hAnsi="Arial" w:cs="Arial"/>
                <w:color w:val="11306E"/>
                <w:sz w:val="24"/>
              </w:rPr>
              <w:t>że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4459D4" w14:paraId="62B522CC" w14:textId="77777777" w:rsidTr="000D7753">
        <w:tc>
          <w:tcPr>
            <w:tcW w:w="9356" w:type="dxa"/>
          </w:tcPr>
          <w:p w14:paraId="40539CDA" w14:textId="77777777" w:rsidR="00EB2467" w:rsidRPr="00AF7B84" w:rsidRDefault="00EB2467" w:rsidP="000D7753">
            <w:pPr>
              <w:rPr>
                <w:rFonts w:ascii="Arial" w:hAnsi="Arial" w:cs="Arial"/>
                <w:sz w:val="24"/>
              </w:rPr>
            </w:pPr>
          </w:p>
        </w:tc>
      </w:tr>
      <w:tr w:rsidR="00EB2467" w:rsidRPr="004459D4" w14:paraId="1DE2FB86" w14:textId="77777777" w:rsidTr="00BF682B">
        <w:tc>
          <w:tcPr>
            <w:tcW w:w="9356" w:type="dxa"/>
            <w:shd w:val="clear" w:color="auto" w:fill="9CC2E5"/>
          </w:tcPr>
          <w:p w14:paraId="5A04DBFA" w14:textId="77777777" w:rsidR="00EB2467" w:rsidRPr="00AF7B84" w:rsidRDefault="006F0C4B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14:paraId="1767191E" w14:textId="77777777" w:rsidR="007002F1" w:rsidRDefault="00EA1E50" w:rsidP="007002F1">
            <w:pPr>
              <w:spacing w:after="0" w:line="240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>jak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>inwestycji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, tak aby zapewnić stabilność ich finansowania.</w:t>
            </w:r>
            <w:r w:rsidR="00346490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346490" w:rsidRPr="00346490">
              <w:rPr>
                <w:rFonts w:ascii="Arial" w:hAnsi="Arial" w:cs="Arial"/>
                <w:color w:val="11306E"/>
                <w:sz w:val="24"/>
              </w:rPr>
              <w:t xml:space="preserve">Potwierdź, że projekt został przygotowany zgodnie z wymogami w zakresie trwałości - </w:t>
            </w:r>
            <w:del w:id="2" w:author="Wanda Skorupska" w:date="2023-11-20T14:04:00Z">
              <w:r w:rsidR="00346490" w:rsidRPr="00346490" w:rsidDel="00B23947">
                <w:rPr>
                  <w:rFonts w:ascii="Arial" w:hAnsi="Arial" w:cs="Arial"/>
                  <w:color w:val="11306E"/>
                  <w:sz w:val="24"/>
                </w:rPr>
                <w:delText xml:space="preserve"> </w:delText>
              </w:r>
            </w:del>
            <w:r w:rsidR="00346490" w:rsidRPr="00346490">
              <w:rPr>
                <w:rFonts w:ascii="Arial" w:hAnsi="Arial" w:cs="Arial"/>
                <w:color w:val="11306E"/>
                <w:sz w:val="24"/>
              </w:rPr>
              <w:t>art. 65 Rozporządzenia Parlamentu Europejskiego i Rady (UE) nr 2021/1060.</w:t>
            </w:r>
          </w:p>
          <w:p w14:paraId="0777E6EE" w14:textId="1AA16FCD" w:rsidR="00871ADE" w:rsidRPr="00AF7B84" w:rsidRDefault="004C15F5" w:rsidP="007002F1">
            <w:pPr>
              <w:spacing w:after="0" w:line="240" w:lineRule="auto"/>
              <w:rPr>
                <w:rFonts w:ascii="Arial" w:hAnsi="Arial" w:cs="Arial"/>
                <w:color w:val="11306E"/>
                <w:sz w:val="24"/>
              </w:rPr>
            </w:pPr>
            <w:r>
              <w:rPr>
                <w:rFonts w:ascii="Arial" w:hAnsi="Arial" w:cs="Arial"/>
                <w:color w:val="11306E"/>
                <w:sz w:val="24"/>
              </w:rPr>
              <w:t xml:space="preserve">W przypadku gdy projekt dotyczy </w:t>
            </w:r>
            <w:r w:rsidRPr="004C15F5">
              <w:rPr>
                <w:rFonts w:ascii="Arial" w:hAnsi="Arial" w:cs="Arial"/>
                <w:color w:val="11306E"/>
                <w:sz w:val="24"/>
              </w:rPr>
              <w:t>wyłącznie działa</w:t>
            </w:r>
            <w:r>
              <w:rPr>
                <w:rFonts w:ascii="Arial" w:hAnsi="Arial" w:cs="Arial"/>
                <w:color w:val="11306E"/>
                <w:sz w:val="24"/>
              </w:rPr>
              <w:t>ń</w:t>
            </w:r>
            <w:r w:rsidRPr="004C15F5">
              <w:rPr>
                <w:rFonts w:ascii="Arial" w:hAnsi="Arial" w:cs="Arial"/>
                <w:color w:val="11306E"/>
                <w:sz w:val="24"/>
              </w:rPr>
              <w:t xml:space="preserve"> miękki</w:t>
            </w:r>
            <w:r>
              <w:rPr>
                <w:rFonts w:ascii="Arial" w:hAnsi="Arial" w:cs="Arial"/>
                <w:color w:val="11306E"/>
                <w:sz w:val="24"/>
              </w:rPr>
              <w:t>ch</w:t>
            </w:r>
            <w:r w:rsidRPr="004C15F5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>
              <w:rPr>
                <w:rFonts w:ascii="Arial" w:hAnsi="Arial" w:cs="Arial"/>
                <w:color w:val="11306E"/>
                <w:sz w:val="24"/>
              </w:rPr>
              <w:t>(np.</w:t>
            </w:r>
            <w:r w:rsidRPr="004C15F5">
              <w:rPr>
                <w:rFonts w:ascii="Arial" w:hAnsi="Arial" w:cs="Arial"/>
                <w:color w:val="11306E"/>
                <w:sz w:val="24"/>
              </w:rPr>
              <w:t xml:space="preserve"> przedsięwzię</w:t>
            </w:r>
            <w:r>
              <w:rPr>
                <w:rFonts w:ascii="Arial" w:hAnsi="Arial" w:cs="Arial"/>
                <w:color w:val="11306E"/>
                <w:sz w:val="24"/>
              </w:rPr>
              <w:t>ć</w:t>
            </w:r>
            <w:r w:rsidRPr="004C15F5">
              <w:rPr>
                <w:rFonts w:ascii="Arial" w:hAnsi="Arial" w:cs="Arial"/>
                <w:color w:val="11306E"/>
                <w:sz w:val="24"/>
              </w:rPr>
              <w:t xml:space="preserve"> edukacyjn</w:t>
            </w:r>
            <w:r>
              <w:rPr>
                <w:rFonts w:ascii="Arial" w:hAnsi="Arial" w:cs="Arial"/>
                <w:color w:val="11306E"/>
                <w:sz w:val="24"/>
              </w:rPr>
              <w:t xml:space="preserve">ych typu </w:t>
            </w:r>
            <w:r w:rsidRPr="004C15F5">
              <w:rPr>
                <w:rFonts w:ascii="Arial" w:hAnsi="Arial" w:cs="Arial"/>
                <w:color w:val="11306E"/>
                <w:sz w:val="24"/>
              </w:rPr>
              <w:t>szkolenia czy warsztaty</w:t>
            </w:r>
            <w:r>
              <w:rPr>
                <w:rFonts w:ascii="Arial" w:hAnsi="Arial" w:cs="Arial"/>
                <w:color w:val="11306E"/>
                <w:sz w:val="24"/>
              </w:rPr>
              <w:t>) wskaż – nie dotyczy</w:t>
            </w:r>
            <w:r w:rsidRPr="004C15F5">
              <w:rPr>
                <w:rFonts w:ascii="Arial" w:hAnsi="Arial" w:cs="Arial"/>
                <w:color w:val="11306E"/>
                <w:sz w:val="24"/>
              </w:rPr>
              <w:t>.</w:t>
            </w:r>
          </w:p>
        </w:tc>
      </w:tr>
      <w:tr w:rsidR="00A21D14" w:rsidRPr="004459D4" w14:paraId="26760592" w14:textId="77777777" w:rsidTr="000D7753">
        <w:tc>
          <w:tcPr>
            <w:tcW w:w="9356" w:type="dxa"/>
          </w:tcPr>
          <w:p w14:paraId="27D80CF6" w14:textId="77777777" w:rsidR="00A21D14" w:rsidRPr="00AF7B84" w:rsidRDefault="00A21D14" w:rsidP="000D7753">
            <w:pPr>
              <w:rPr>
                <w:rFonts w:ascii="Arial" w:hAnsi="Arial" w:cs="Arial"/>
                <w:sz w:val="24"/>
              </w:rPr>
            </w:pPr>
          </w:p>
        </w:tc>
      </w:tr>
      <w:tr w:rsidR="00A21D14" w:rsidRPr="004459D4" w14:paraId="4DEAFEBB" w14:textId="77777777" w:rsidTr="00BF682B">
        <w:tc>
          <w:tcPr>
            <w:tcW w:w="9356" w:type="dxa"/>
            <w:shd w:val="clear" w:color="auto" w:fill="9CC2E5"/>
          </w:tcPr>
          <w:p w14:paraId="18C08177" w14:textId="77777777" w:rsidR="00A21D14" w:rsidRPr="00AF7B84" w:rsidRDefault="006F0C4B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 xml:space="preserve">Trafność wybranego rozwiązania </w:t>
            </w:r>
          </w:p>
          <w:p w14:paraId="2C337A63" w14:textId="77777777" w:rsidR="006F0C4B" w:rsidRPr="00AF7B84" w:rsidRDefault="00346490" w:rsidP="000D7753">
            <w:pPr>
              <w:spacing w:after="0" w:line="240" w:lineRule="auto"/>
              <w:rPr>
                <w:rFonts w:ascii="Arial" w:hAnsi="Arial" w:cs="Arial"/>
                <w:color w:val="11306E"/>
                <w:sz w:val="24"/>
              </w:rPr>
            </w:pPr>
            <w:r w:rsidRPr="00346490">
              <w:rPr>
                <w:rFonts w:ascii="Arial" w:hAnsi="Arial" w:cs="Arial"/>
                <w:color w:val="11306E"/>
                <w:sz w:val="24"/>
              </w:rPr>
              <w:t xml:space="preserve">Zidentyfikuj potrzeby w kontekście </w:t>
            </w:r>
            <w:r w:rsidR="00D34A46">
              <w:rPr>
                <w:rFonts w:ascii="Arial" w:hAnsi="Arial" w:cs="Arial"/>
                <w:color w:val="11306E"/>
                <w:sz w:val="24"/>
              </w:rPr>
              <w:t>zakresu projektu objętego</w:t>
            </w:r>
            <w:r w:rsidRPr="00346490">
              <w:rPr>
                <w:rFonts w:ascii="Arial" w:hAnsi="Arial" w:cs="Arial"/>
                <w:color w:val="11306E"/>
                <w:sz w:val="24"/>
              </w:rPr>
              <w:t xml:space="preserve"> wsparcie</w:t>
            </w:r>
            <w:r w:rsidR="00D34A46">
              <w:rPr>
                <w:rFonts w:ascii="Arial" w:hAnsi="Arial" w:cs="Arial"/>
                <w:color w:val="11306E"/>
                <w:sz w:val="24"/>
              </w:rPr>
              <w:t>m</w:t>
            </w:r>
            <w:r w:rsidRPr="00346490">
              <w:rPr>
                <w:rFonts w:ascii="Arial" w:hAnsi="Arial" w:cs="Arial"/>
                <w:color w:val="11306E"/>
                <w:sz w:val="24"/>
              </w:rPr>
              <w:t>. Uzasadnij, że zakres projektu zaspokoi potrzeby wnioskodawcy oraz umożliwi realizację celów projektu.</w:t>
            </w:r>
          </w:p>
        </w:tc>
      </w:tr>
      <w:tr w:rsidR="00A21D14" w:rsidRPr="004459D4" w14:paraId="39191819" w14:textId="77777777" w:rsidTr="000D7753">
        <w:tc>
          <w:tcPr>
            <w:tcW w:w="9356" w:type="dxa"/>
          </w:tcPr>
          <w:p w14:paraId="4B3B32CF" w14:textId="77777777" w:rsidR="00A21D14" w:rsidRPr="00AF7B84" w:rsidRDefault="00A21D14" w:rsidP="000D7753">
            <w:pPr>
              <w:rPr>
                <w:rFonts w:ascii="Arial" w:hAnsi="Arial" w:cs="Arial"/>
                <w:sz w:val="24"/>
              </w:rPr>
            </w:pPr>
          </w:p>
        </w:tc>
      </w:tr>
    </w:tbl>
    <w:p w14:paraId="12BE5C50" w14:textId="77777777" w:rsidR="00944EF4" w:rsidRPr="00944EF4" w:rsidRDefault="00944EF4" w:rsidP="00944EF4"/>
    <w:p w14:paraId="2BE82BC0" w14:textId="77777777" w:rsidR="00A21D14" w:rsidRDefault="00A21D14" w:rsidP="004908B0">
      <w:pPr>
        <w:pStyle w:val="Nagwek1"/>
        <w:numPr>
          <w:ilvl w:val="0"/>
          <w:numId w:val="1"/>
        </w:numPr>
        <w:spacing w:after="120" w:line="247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Uwarunkowania prawne</w:t>
      </w:r>
      <w:r w:rsidR="001C6A66" w:rsidRPr="00AF7B84">
        <w:rPr>
          <w:rFonts w:ascii="Arial" w:hAnsi="Arial" w:cs="Arial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896B67" w:rsidRPr="009E7D5C" w14:paraId="23433376" w14:textId="77777777" w:rsidTr="00B50CAF">
        <w:tc>
          <w:tcPr>
            <w:tcW w:w="9356" w:type="dxa"/>
            <w:gridSpan w:val="7"/>
            <w:shd w:val="clear" w:color="auto" w:fill="9CC2E5"/>
          </w:tcPr>
          <w:p w14:paraId="04E3318E" w14:textId="77777777" w:rsidR="00896B67" w:rsidRPr="009E7D5C" w:rsidRDefault="00896B67" w:rsidP="00B50CAF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bookmarkStart w:id="3" w:name="_Hlk147753901"/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1AF0CF08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miejsce realizacji projektu (miejscowość, numer działki) wraz z tytułem prawnym do dysponowania nieruchomością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– jeśli dotyczy.</w:t>
            </w:r>
          </w:p>
        </w:tc>
      </w:tr>
      <w:tr w:rsidR="00896B67" w:rsidRPr="009E7D5C" w14:paraId="5116C6C5" w14:textId="77777777" w:rsidTr="00B50CAF">
        <w:tc>
          <w:tcPr>
            <w:tcW w:w="9356" w:type="dxa"/>
            <w:gridSpan w:val="7"/>
          </w:tcPr>
          <w:p w14:paraId="6419E944" w14:textId="77777777" w:rsidR="00896B67" w:rsidRPr="009E7D5C" w:rsidRDefault="00896B67" w:rsidP="00B50CAF">
            <w:pPr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4B620D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896B67" w:rsidRPr="009E7D5C" w14:paraId="56BD603F" w14:textId="77777777" w:rsidTr="00B50CAF">
        <w:tc>
          <w:tcPr>
            <w:tcW w:w="9356" w:type="dxa"/>
            <w:gridSpan w:val="7"/>
            <w:shd w:val="clear" w:color="auto" w:fill="9CC2E5"/>
          </w:tcPr>
          <w:p w14:paraId="71D45113" w14:textId="77777777" w:rsidR="00896B67" w:rsidRPr="009E7D5C" w:rsidRDefault="00896B67" w:rsidP="00B50CAF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79373A1D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896B67" w:rsidRPr="009E7D5C" w14:paraId="799586CB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3A223883" w14:textId="77777777" w:rsidR="00896B67" w:rsidRPr="009E7D5C" w:rsidRDefault="00896B67" w:rsidP="00B50CA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4DDEDB72" w14:textId="77777777" w:rsidR="00896B67" w:rsidRPr="009E7D5C" w:rsidRDefault="00896B67" w:rsidP="00B50CA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</w:p>
        </w:tc>
      </w:tr>
      <w:tr w:rsidR="00896B67" w:rsidRPr="009E7D5C" w14:paraId="144A3210" w14:textId="77777777" w:rsidTr="00B50CAF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861068A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D44D272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896B67" w:rsidRPr="009E7D5C" w14:paraId="38500E7B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D6F50B2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277C868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5BE0B10B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2485035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B3A050D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13DA4423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5F4CD5C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B771E83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41AA9378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37749D33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FBF86FF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54C46F98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7E82A3A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0A8BF6C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051DE981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0EFA0080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7F1DFA8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6D7F4D5C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793B98D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9423F33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35A0CC2B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47C7A75A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16BF4F2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896B67" w:rsidRPr="009E7D5C" w14:paraId="0232588F" w14:textId="77777777" w:rsidTr="00B50CAF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74C568CE" w14:textId="77777777" w:rsidR="00896B67" w:rsidRPr="009E7D5C" w:rsidRDefault="00896B67" w:rsidP="00B50CAF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5452A936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te, które planujesz zrealizować.</w:t>
            </w: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896B67" w:rsidRPr="009E7D5C" w14:paraId="132D64AE" w14:textId="77777777" w:rsidTr="00B50CAF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607C148E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3.a Zamówienia zrealizowane</w:t>
            </w:r>
          </w:p>
        </w:tc>
      </w:tr>
      <w:tr w:rsidR="00896B67" w:rsidRPr="009E7D5C" w14:paraId="30D89022" w14:textId="77777777" w:rsidTr="00B50CAF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F7C3091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A5FFDD8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F9A3922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5A8EBC3E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896B67" w:rsidRPr="009E7D5C" w14:paraId="5C1B8153" w14:textId="77777777" w:rsidTr="00B50CAF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F1E3A9F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5BBD089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513BEB77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2C509F4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896B67" w:rsidRPr="009E7D5C" w14:paraId="36E8EDC2" w14:textId="77777777" w:rsidTr="00B50CAF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63D2306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2756DCE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3E023C65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76D3D03F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896B67" w:rsidRPr="009E7D5C" w14:paraId="741244CD" w14:textId="77777777" w:rsidTr="00B50CAF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0F60278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8C98B04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6E6CEA1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5F91B67A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896B67" w:rsidRPr="009E7D5C" w14:paraId="522BD749" w14:textId="77777777" w:rsidTr="00B50CAF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7BE66E8B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3.b Zamówienia planowane do realizacji</w:t>
            </w:r>
          </w:p>
        </w:tc>
      </w:tr>
      <w:tr w:rsidR="00896B67" w:rsidRPr="009E7D5C" w14:paraId="296235C6" w14:textId="77777777" w:rsidTr="00B50CAF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6EEF10B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47A237EB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35481534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896B67" w:rsidRPr="009E7D5C" w14:paraId="0CAA47C6" w14:textId="77777777" w:rsidTr="00B50CAF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37B5A427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4E6740FC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6A34F510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896B67" w:rsidRPr="009E7D5C" w14:paraId="7D663417" w14:textId="77777777" w:rsidTr="00B50CAF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B902C0D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64F6E69B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6EF9BA1F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bookmarkEnd w:id="3"/>
    </w:tbl>
    <w:p w14:paraId="54E947DF" w14:textId="77777777" w:rsidR="00896B67" w:rsidRPr="0048739E" w:rsidRDefault="00896B67" w:rsidP="0048739E"/>
    <w:p w14:paraId="1477170C" w14:textId="77777777" w:rsidR="00A21D14" w:rsidRPr="00AF7B84" w:rsidRDefault="00767084" w:rsidP="00E769CA">
      <w:pPr>
        <w:pStyle w:val="Nagwek1"/>
        <w:numPr>
          <w:ilvl w:val="0"/>
          <w:numId w:val="1"/>
        </w:numPr>
        <w:spacing w:after="120" w:line="247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Pomoc publiczna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A21D14" w:rsidRPr="004459D4" w14:paraId="3E11A68B" w14:textId="77777777" w:rsidTr="00BF682B">
        <w:tc>
          <w:tcPr>
            <w:tcW w:w="9356" w:type="dxa"/>
            <w:gridSpan w:val="2"/>
            <w:shd w:val="clear" w:color="auto" w:fill="9CC2E5"/>
          </w:tcPr>
          <w:p w14:paraId="37BBE374" w14:textId="77777777" w:rsidR="00A21D14" w:rsidRPr="00AF7B84" w:rsidRDefault="00767084" w:rsidP="004908B0">
            <w:pPr>
              <w:pStyle w:val="Akapitzlist"/>
              <w:numPr>
                <w:ilvl w:val="0"/>
                <w:numId w:val="6"/>
              </w:numPr>
              <w:spacing w:after="0" w:line="247" w:lineRule="auto"/>
              <w:ind w:left="426" w:hanging="357"/>
              <w:rPr>
                <w:rFonts w:ascii="Arial" w:hAnsi="Arial" w:cs="Arial"/>
                <w:b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Analiza pomocy publicznej</w:t>
            </w:r>
          </w:p>
        </w:tc>
      </w:tr>
      <w:tr w:rsidR="00A21D14" w:rsidRPr="004459D4" w14:paraId="1179B91A" w14:textId="77777777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462EEE53" w14:textId="77777777" w:rsidR="00A21D14" w:rsidRPr="00AF7B84" w:rsidRDefault="00767084" w:rsidP="00733D9B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</w:t>
            </w:r>
            <w:r w:rsidR="004908B0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z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y w projekcie występuje transfer zasobów publicznych?</w:t>
            </w:r>
          </w:p>
        </w:tc>
      </w:tr>
      <w:tr w:rsidR="004908B0" w:rsidRPr="004459D4" w14:paraId="4DEBD91E" w14:textId="77777777" w:rsidTr="003E2A42">
        <w:trPr>
          <w:trHeight w:val="941"/>
        </w:trPr>
        <w:tc>
          <w:tcPr>
            <w:tcW w:w="959" w:type="dxa"/>
          </w:tcPr>
          <w:p w14:paraId="05BED0D9" w14:textId="77777777" w:rsidR="004908B0" w:rsidRPr="00AF7B84" w:rsidRDefault="004908B0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45EC35E" w14:textId="77777777" w:rsidR="004908B0" w:rsidRPr="00AF7B84" w:rsidRDefault="004908B0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27998E8" w14:textId="77777777" w:rsidR="004908B0" w:rsidRPr="00AF7B84" w:rsidRDefault="004908B0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383619D7" w14:textId="77777777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6BF52FC2" w14:textId="77777777" w:rsidR="00733D9B" w:rsidRPr="00AF7B84" w:rsidRDefault="00733D9B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Czy transfer zasobów publicznych jest selektywny – uprzywilejowuje określony podmiot </w:t>
            </w:r>
            <w:r w:rsidR="009D3B41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br/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lub wytwarzanie określonych dóbr?</w:t>
            </w:r>
          </w:p>
        </w:tc>
      </w:tr>
      <w:tr w:rsidR="004908B0" w:rsidRPr="004459D4" w14:paraId="167977A8" w14:textId="77777777" w:rsidTr="003E2A42">
        <w:trPr>
          <w:trHeight w:val="941"/>
        </w:trPr>
        <w:tc>
          <w:tcPr>
            <w:tcW w:w="959" w:type="dxa"/>
          </w:tcPr>
          <w:p w14:paraId="0E8A2A65" w14:textId="77777777" w:rsidR="003E2A42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5891DA3" w14:textId="77777777" w:rsidR="004908B0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842D1DA" w14:textId="77777777" w:rsidR="004908B0" w:rsidRPr="00AF7B84" w:rsidRDefault="004908B0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34B7C0BE" w14:textId="77777777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4CF02B3E" w14:textId="77777777" w:rsidR="00733D9B" w:rsidRPr="00AF7B84" w:rsidRDefault="00733D9B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lastRenderedPageBreak/>
              <w:t>Czy transfer zasobów publicznych skutkuje przysporzeniem (korzyścią ekonomiczną) na rzecz określonego podmiotu, na warunkach korzystniejszych niż rynkowe?</w:t>
            </w:r>
          </w:p>
        </w:tc>
      </w:tr>
      <w:tr w:rsidR="004908B0" w:rsidRPr="004459D4" w14:paraId="0417C6B6" w14:textId="77777777" w:rsidTr="003E2A42">
        <w:trPr>
          <w:trHeight w:val="941"/>
        </w:trPr>
        <w:tc>
          <w:tcPr>
            <w:tcW w:w="959" w:type="dxa"/>
          </w:tcPr>
          <w:p w14:paraId="0869FCFD" w14:textId="77777777" w:rsidR="003E2A42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51B1FB8" w14:textId="77777777" w:rsidR="004908B0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C9CBD51" w14:textId="77777777" w:rsidR="004908B0" w:rsidRPr="00AF7B84" w:rsidRDefault="004908B0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67FB66EB" w14:textId="77777777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1F2EF861" w14:textId="77777777" w:rsidR="00733D9B" w:rsidRPr="00AF7B84" w:rsidRDefault="00733D9B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4908B0" w:rsidRPr="004459D4" w14:paraId="08A687D8" w14:textId="77777777" w:rsidTr="003E2A42">
        <w:trPr>
          <w:trHeight w:val="941"/>
        </w:trPr>
        <w:tc>
          <w:tcPr>
            <w:tcW w:w="959" w:type="dxa"/>
          </w:tcPr>
          <w:p w14:paraId="32A842BA" w14:textId="77777777" w:rsidR="003E2A42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C14AEFC" w14:textId="77777777" w:rsidR="004908B0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089FC72" w14:textId="77777777" w:rsidR="004908B0" w:rsidRPr="00AF7B84" w:rsidRDefault="004908B0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223ECD8B" w14:textId="77777777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77B6288E" w14:textId="77777777" w:rsidR="00733D9B" w:rsidRPr="00AF7B84" w:rsidRDefault="00733D9B" w:rsidP="00733D9B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4908B0" w:rsidRPr="004459D4" w14:paraId="65E94BBE" w14:textId="77777777" w:rsidTr="003E2A42">
        <w:trPr>
          <w:trHeight w:val="941"/>
        </w:trPr>
        <w:tc>
          <w:tcPr>
            <w:tcW w:w="959" w:type="dxa"/>
          </w:tcPr>
          <w:p w14:paraId="5E600E02" w14:textId="77777777" w:rsidR="003E2A42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6064BA1" w14:textId="77777777" w:rsidR="004908B0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A901E5A" w14:textId="77777777" w:rsidR="004908B0" w:rsidRPr="00AF7B84" w:rsidRDefault="004908B0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1A44A174" w14:textId="77777777" w:rsidTr="00BF682B">
        <w:trPr>
          <w:trHeight w:val="780"/>
        </w:trPr>
        <w:tc>
          <w:tcPr>
            <w:tcW w:w="9356" w:type="dxa"/>
            <w:gridSpan w:val="2"/>
            <w:shd w:val="clear" w:color="auto" w:fill="DEEAF6"/>
          </w:tcPr>
          <w:p w14:paraId="420BAB30" w14:textId="77777777" w:rsidR="00733D9B" w:rsidRPr="00AF7B84" w:rsidRDefault="001C6A66" w:rsidP="00733D9B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Podstawa</w:t>
            </w:r>
            <w:r w:rsidR="00733D9B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udzielania pomocy publicznej:</w:t>
            </w:r>
            <w:r w:rsidR="00896B67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Nie dotyczy</w:t>
            </w:r>
          </w:p>
          <w:p w14:paraId="54B3313E" w14:textId="77777777" w:rsidR="00733D9B" w:rsidRPr="00AF7B84" w:rsidRDefault="00733D9B" w:rsidP="000D775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79750B6F" w14:textId="77777777" w:rsidR="00733D9B" w:rsidRPr="00AF7B84" w:rsidRDefault="00733D9B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A21D14" w:rsidRPr="004459D4" w14:paraId="597060B8" w14:textId="77777777" w:rsidTr="00BF682B">
        <w:tc>
          <w:tcPr>
            <w:tcW w:w="9356" w:type="dxa"/>
            <w:gridSpan w:val="2"/>
            <w:shd w:val="clear" w:color="auto" w:fill="9CC2E5"/>
          </w:tcPr>
          <w:p w14:paraId="55F2A9FE" w14:textId="77777777" w:rsidR="00A21D14" w:rsidRPr="00AF7B84" w:rsidRDefault="00767084" w:rsidP="004908B0">
            <w:pPr>
              <w:pStyle w:val="Akapitzlist"/>
              <w:numPr>
                <w:ilvl w:val="0"/>
                <w:numId w:val="6"/>
              </w:numPr>
              <w:spacing w:after="0" w:line="247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Świadczenie</w:t>
            </w:r>
            <w:r w:rsidRPr="00AF7B84">
              <w:rPr>
                <w:rFonts w:ascii="Arial" w:hAnsi="Arial" w:cs="Arial"/>
                <w:b/>
                <w:bCs/>
                <w:color w:val="11306E"/>
                <w:sz w:val="24"/>
                <w:szCs w:val="24"/>
              </w:rPr>
              <w:t xml:space="preserve"> 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usług</w:t>
            </w:r>
            <w:r w:rsidRPr="00AF7B84">
              <w:rPr>
                <w:rFonts w:ascii="Arial" w:hAnsi="Arial" w:cs="Arial"/>
                <w:b/>
                <w:bCs/>
                <w:color w:val="11306E"/>
                <w:sz w:val="24"/>
                <w:szCs w:val="24"/>
              </w:rPr>
              <w:t xml:space="preserve"> publicznych – Rekompensata a pomoc publiczna</w:t>
            </w:r>
          </w:p>
        </w:tc>
      </w:tr>
      <w:tr w:rsidR="00A21D14" w:rsidRPr="004459D4" w14:paraId="4BB147F3" w14:textId="77777777" w:rsidTr="000D7753">
        <w:tc>
          <w:tcPr>
            <w:tcW w:w="9356" w:type="dxa"/>
            <w:gridSpan w:val="2"/>
          </w:tcPr>
          <w:p w14:paraId="473B5ED1" w14:textId="77777777" w:rsidR="00A21D14" w:rsidRPr="00AF7B84" w:rsidRDefault="00896B67" w:rsidP="000D7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767084" w:rsidRPr="004459D4" w14:paraId="149F4417" w14:textId="77777777" w:rsidTr="00BF682B">
        <w:tc>
          <w:tcPr>
            <w:tcW w:w="9356" w:type="dxa"/>
            <w:gridSpan w:val="2"/>
            <w:shd w:val="clear" w:color="auto" w:fill="9CC2E5"/>
          </w:tcPr>
          <w:p w14:paraId="6B220ED0" w14:textId="77777777" w:rsidR="00767084" w:rsidRPr="00AF7B84" w:rsidRDefault="00767084" w:rsidP="004908B0">
            <w:pPr>
              <w:pStyle w:val="Akapitzlist"/>
              <w:numPr>
                <w:ilvl w:val="0"/>
                <w:numId w:val="6"/>
              </w:numPr>
              <w:spacing w:after="0" w:line="247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  <w:r w:rsidR="009E3C12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– nie dotyczy</w:t>
            </w:r>
          </w:p>
        </w:tc>
      </w:tr>
      <w:tr w:rsidR="00767084" w:rsidRPr="004459D4" w14:paraId="5861908F" w14:textId="77777777" w:rsidTr="00E769CA">
        <w:trPr>
          <w:trHeight w:val="416"/>
        </w:trPr>
        <w:tc>
          <w:tcPr>
            <w:tcW w:w="9356" w:type="dxa"/>
            <w:gridSpan w:val="2"/>
          </w:tcPr>
          <w:p w14:paraId="3D03EA04" w14:textId="77777777" w:rsidR="00767084" w:rsidRPr="00AF7B84" w:rsidRDefault="00767084" w:rsidP="00733D9B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oi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m zakresem wytworzenie lub zakup infrastruktury?</w:t>
            </w:r>
          </w:p>
          <w:p w14:paraId="5A35761D" w14:textId="77777777" w:rsidR="00767084" w:rsidRPr="00AF7B84" w:rsidRDefault="00767084" w:rsidP="00733D9B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0012E7F" w14:textId="77777777" w:rsidR="00767084" w:rsidRPr="00AF7B84" w:rsidRDefault="00767084" w:rsidP="00ED2CC2">
            <w:pPr>
              <w:pStyle w:val="Akapitzlist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6833AE44" w14:textId="77777777" w:rsidTr="000D7753">
        <w:trPr>
          <w:trHeight w:val="1015"/>
        </w:trPr>
        <w:tc>
          <w:tcPr>
            <w:tcW w:w="9356" w:type="dxa"/>
            <w:gridSpan w:val="2"/>
          </w:tcPr>
          <w:p w14:paraId="31F3904C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zamierza</w:t>
            </w:r>
            <w:r w:rsidR="001163D5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sz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67F37EFC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35B7F6A" w14:textId="77777777" w:rsidR="004908B0" w:rsidRPr="00AF7B84" w:rsidRDefault="004908B0" w:rsidP="00ED2CC2">
            <w:pPr>
              <w:pStyle w:val="Akapitzlist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37C7EB87" w14:textId="77777777" w:rsidTr="00426703">
        <w:trPr>
          <w:trHeight w:val="707"/>
        </w:trPr>
        <w:tc>
          <w:tcPr>
            <w:tcW w:w="9356" w:type="dxa"/>
            <w:gridSpan w:val="2"/>
          </w:tcPr>
          <w:p w14:paraId="21B15FB7" w14:textId="77777777" w:rsidR="00E769CA" w:rsidRPr="00AF7B84" w:rsidRDefault="004908B0" w:rsidP="00E769CA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2CB1B05F" w14:textId="77777777" w:rsidR="000F49C0" w:rsidRPr="00AF7B84" w:rsidRDefault="000F49C0" w:rsidP="00E769CA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4459D4" w14:paraId="098182C5" w14:textId="77777777" w:rsidTr="00426703">
        <w:trPr>
          <w:trHeight w:val="701"/>
        </w:trPr>
        <w:tc>
          <w:tcPr>
            <w:tcW w:w="9356" w:type="dxa"/>
            <w:gridSpan w:val="2"/>
          </w:tcPr>
          <w:p w14:paraId="0BA36AAB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Opisz zasady stosowania mechanizmu monitorowania.</w:t>
            </w:r>
          </w:p>
          <w:p w14:paraId="173FE6AF" w14:textId="77777777" w:rsidR="000F49C0" w:rsidRPr="00AF7B84" w:rsidRDefault="000F49C0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4459D4" w14:paraId="09420FBE" w14:textId="77777777" w:rsidTr="00426703">
        <w:trPr>
          <w:trHeight w:val="709"/>
        </w:trPr>
        <w:tc>
          <w:tcPr>
            <w:tcW w:w="9356" w:type="dxa"/>
            <w:gridSpan w:val="2"/>
          </w:tcPr>
          <w:p w14:paraId="48828613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525E5DD2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67084" w:rsidRPr="004459D4" w14:paraId="51935767" w14:textId="77777777" w:rsidTr="00BF682B">
        <w:tc>
          <w:tcPr>
            <w:tcW w:w="9356" w:type="dxa"/>
            <w:gridSpan w:val="2"/>
            <w:shd w:val="clear" w:color="auto" w:fill="9CC2E5"/>
          </w:tcPr>
          <w:p w14:paraId="4662A651" w14:textId="77777777" w:rsidR="00767084" w:rsidRPr="00AF7B84" w:rsidRDefault="00767084" w:rsidP="004908B0">
            <w:pPr>
              <w:pStyle w:val="Akapitzlist"/>
              <w:numPr>
                <w:ilvl w:val="0"/>
                <w:numId w:val="6"/>
              </w:numPr>
              <w:spacing w:after="0" w:line="247" w:lineRule="auto"/>
              <w:ind w:left="426" w:hanging="357"/>
              <w:rPr>
                <w:rFonts w:ascii="Arial" w:hAnsi="Arial" w:cs="Arial"/>
                <w:b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Prowadzenie </w:t>
            </w:r>
            <w:r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>działalności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gospodarczej w projektach częściowo nieobjętych zasadami pomocy publicznej – </w:t>
            </w:r>
            <w:r w:rsidRPr="00AF7B84">
              <w:rPr>
                <w:rFonts w:ascii="Arial" w:hAnsi="Arial" w:cs="Arial"/>
                <w:b/>
                <w:bCs/>
                <w:color w:val="11306E"/>
                <w:sz w:val="24"/>
                <w:szCs w:val="24"/>
              </w:rPr>
              <w:t>mechanizm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monitorowania i wycofania</w:t>
            </w:r>
            <w:r w:rsidR="009E3C12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– nie dotczy</w:t>
            </w:r>
          </w:p>
        </w:tc>
      </w:tr>
      <w:tr w:rsidR="00767084" w:rsidRPr="004459D4" w14:paraId="192566FE" w14:textId="77777777" w:rsidTr="004908B0">
        <w:trPr>
          <w:trHeight w:val="1032"/>
        </w:trPr>
        <w:tc>
          <w:tcPr>
            <w:tcW w:w="9356" w:type="dxa"/>
            <w:gridSpan w:val="2"/>
          </w:tcPr>
          <w:p w14:paraId="1C8CEC6D" w14:textId="77777777" w:rsidR="00767084" w:rsidRPr="00AF7B84" w:rsidRDefault="00767084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oi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m zakresem wytworzenie lub zakup infrastruktury?</w:t>
            </w:r>
          </w:p>
          <w:p w14:paraId="6556DB8D" w14:textId="77777777" w:rsidR="00767084" w:rsidRPr="00AF7B84" w:rsidRDefault="00767084" w:rsidP="004908B0">
            <w:pPr>
              <w:pStyle w:val="Akapitzlist"/>
              <w:spacing w:after="0" w:line="247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03194C7" w14:textId="77777777" w:rsidR="00767084" w:rsidRPr="00AF7B84" w:rsidRDefault="00767084" w:rsidP="00ED2CC2">
            <w:pPr>
              <w:pStyle w:val="Akapitzlist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549BE596" w14:textId="77777777" w:rsidTr="000D7753">
        <w:trPr>
          <w:trHeight w:val="1032"/>
        </w:trPr>
        <w:tc>
          <w:tcPr>
            <w:tcW w:w="9356" w:type="dxa"/>
            <w:gridSpan w:val="2"/>
          </w:tcPr>
          <w:p w14:paraId="4AECE9CD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lastRenderedPageBreak/>
              <w:t>Czy zamierza</w:t>
            </w:r>
            <w:r w:rsidR="001163D5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sz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7DD23AE8" w14:textId="77777777" w:rsidR="004908B0" w:rsidRPr="00AF7B84" w:rsidRDefault="004908B0" w:rsidP="004908B0">
            <w:pPr>
              <w:pStyle w:val="Akapitzlist"/>
              <w:spacing w:after="0" w:line="247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52AC388" w14:textId="77777777" w:rsidR="004908B0" w:rsidRPr="00AF7B84" w:rsidRDefault="004908B0" w:rsidP="00ED2CC2">
            <w:pPr>
              <w:pStyle w:val="Akapitzlist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3BBD160F" w14:textId="77777777" w:rsidTr="00ED2CC2">
        <w:trPr>
          <w:trHeight w:val="652"/>
        </w:trPr>
        <w:tc>
          <w:tcPr>
            <w:tcW w:w="9356" w:type="dxa"/>
            <w:gridSpan w:val="2"/>
          </w:tcPr>
          <w:p w14:paraId="7BC399A2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19E9DC82" w14:textId="77777777" w:rsidR="004908B0" w:rsidRPr="00AF7B84" w:rsidRDefault="004908B0" w:rsidP="004908B0">
            <w:pPr>
              <w:pStyle w:val="Akapitzlist"/>
              <w:spacing w:after="0" w:line="247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4459D4" w14:paraId="639BF48B" w14:textId="77777777" w:rsidTr="00426703">
        <w:trPr>
          <w:trHeight w:val="726"/>
        </w:trPr>
        <w:tc>
          <w:tcPr>
            <w:tcW w:w="9356" w:type="dxa"/>
            <w:gridSpan w:val="2"/>
          </w:tcPr>
          <w:p w14:paraId="60040514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Opisz zasady stosowania mechanizmu monitorowania.</w:t>
            </w:r>
          </w:p>
          <w:p w14:paraId="1543C2FC" w14:textId="77777777" w:rsidR="000F49C0" w:rsidRPr="00AF7B84" w:rsidRDefault="000F49C0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4459D4" w14:paraId="277A5A40" w14:textId="77777777" w:rsidTr="00426703">
        <w:trPr>
          <w:trHeight w:val="708"/>
        </w:trPr>
        <w:tc>
          <w:tcPr>
            <w:tcW w:w="9356" w:type="dxa"/>
            <w:gridSpan w:val="2"/>
          </w:tcPr>
          <w:p w14:paraId="71015EC5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5C9DA972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4459D4" w14:paraId="32CFB918" w14:textId="77777777" w:rsidTr="00426703">
        <w:trPr>
          <w:trHeight w:val="705"/>
        </w:trPr>
        <w:tc>
          <w:tcPr>
            <w:tcW w:w="9356" w:type="dxa"/>
            <w:gridSpan w:val="2"/>
          </w:tcPr>
          <w:p w14:paraId="1BE508F1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Określ udział działalności gospodarczej w </w:t>
            </w:r>
            <w:r w:rsidR="001163D5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swojej 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ogólnej działalności związanej z realizacją projektu.</w:t>
            </w:r>
          </w:p>
          <w:p w14:paraId="3C94C82A" w14:textId="77777777" w:rsidR="00ED2CC2" w:rsidRPr="00AF7B84" w:rsidRDefault="00ED2CC2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65FC8C48" w14:textId="77777777" w:rsidR="009D3B41" w:rsidRPr="006B0F67" w:rsidRDefault="009D3B41" w:rsidP="006B0F67"/>
    <w:p w14:paraId="249E99B3" w14:textId="77777777" w:rsidR="001419F6" w:rsidRPr="00AF7B84" w:rsidRDefault="001163D5" w:rsidP="00CD0F62">
      <w:pPr>
        <w:pStyle w:val="Nagwek1"/>
        <w:numPr>
          <w:ilvl w:val="0"/>
          <w:numId w:val="1"/>
        </w:numPr>
        <w:spacing w:after="120" w:line="247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 xml:space="preserve">zgodność projektu z </w:t>
      </w:r>
      <w:r w:rsidR="000F7521" w:rsidRPr="00AF7B84">
        <w:rPr>
          <w:rFonts w:ascii="Arial" w:hAnsi="Arial" w:cs="Arial"/>
        </w:rPr>
        <w:t xml:space="preserve">WYBRANYMI </w:t>
      </w:r>
      <w:r w:rsidR="005E766A" w:rsidRPr="00AF7B84">
        <w:rPr>
          <w:rFonts w:ascii="Arial" w:hAnsi="Arial" w:cs="Arial"/>
        </w:rPr>
        <w:t>Kryteria</w:t>
      </w:r>
      <w:r w:rsidRPr="00AF7B84">
        <w:rPr>
          <w:rFonts w:ascii="Arial" w:hAnsi="Arial" w:cs="Arial"/>
        </w:rPr>
        <w:t>mi</w:t>
      </w:r>
      <w:r w:rsidR="005E766A" w:rsidRPr="00AF7B84">
        <w:rPr>
          <w:rFonts w:ascii="Arial" w:hAnsi="Arial" w:cs="Arial"/>
        </w:rPr>
        <w:t xml:space="preserve"> oceny</w:t>
      </w:r>
    </w:p>
    <w:p w14:paraId="737B1EF2" w14:textId="77777777" w:rsidR="00426703" w:rsidRPr="00AF7B84" w:rsidRDefault="00426703" w:rsidP="000E4428">
      <w:pPr>
        <w:numPr>
          <w:ilvl w:val="0"/>
          <w:numId w:val="21"/>
        </w:numPr>
        <w:ind w:left="284"/>
        <w:rPr>
          <w:rFonts w:ascii="Arial" w:hAnsi="Arial" w:cs="Arial"/>
          <w:b/>
          <w:sz w:val="24"/>
          <w:szCs w:val="24"/>
        </w:rPr>
      </w:pPr>
      <w:r w:rsidRPr="00AF7B84">
        <w:rPr>
          <w:rFonts w:ascii="Arial" w:hAnsi="Arial" w:cs="Arial"/>
          <w:b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47"/>
      </w:tblGrid>
      <w:tr w:rsidR="002023D6" w:rsidRPr="00AF7B84" w14:paraId="141AF673" w14:textId="77777777" w:rsidTr="00962414">
        <w:tc>
          <w:tcPr>
            <w:tcW w:w="2093" w:type="dxa"/>
            <w:shd w:val="clear" w:color="auto" w:fill="9CC2E5"/>
            <w:vAlign w:val="center"/>
          </w:tcPr>
          <w:p w14:paraId="555F2F96" w14:textId="77777777" w:rsidR="0087191D" w:rsidRPr="00DB43D6" w:rsidRDefault="00715529" w:rsidP="00A932B2">
            <w:pPr>
              <w:spacing w:after="0"/>
              <w:jc w:val="left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>1</w:t>
            </w:r>
            <w:r w:rsidR="001C4E55"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>.</w:t>
            </w:r>
            <w:r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</w:t>
            </w:r>
            <w:r w:rsidR="0087191D"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KRYTERIUM: </w:t>
            </w:r>
          </w:p>
        </w:tc>
        <w:tc>
          <w:tcPr>
            <w:tcW w:w="7447" w:type="dxa"/>
            <w:shd w:val="clear" w:color="auto" w:fill="9CC2E5"/>
          </w:tcPr>
          <w:p w14:paraId="3FB16921" w14:textId="77777777" w:rsidR="0087191D" w:rsidRPr="00DB43D6" w:rsidRDefault="0087191D" w:rsidP="00DB3C4B">
            <w:pPr>
              <w:spacing w:after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Kwalifikowalność projektu </w:t>
            </w:r>
          </w:p>
        </w:tc>
      </w:tr>
      <w:tr w:rsidR="004B0113" w:rsidRPr="00AF7B84" w14:paraId="36D75074" w14:textId="77777777" w:rsidTr="00703250">
        <w:trPr>
          <w:trHeight w:val="557"/>
        </w:trPr>
        <w:tc>
          <w:tcPr>
            <w:tcW w:w="9540" w:type="dxa"/>
            <w:gridSpan w:val="2"/>
            <w:shd w:val="clear" w:color="auto" w:fill="auto"/>
          </w:tcPr>
          <w:p w14:paraId="696D5CFC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</w:t>
            </w:r>
            <w:r w:rsidRPr="00DB43D6">
              <w:rPr>
                <w:rFonts w:ascii="Arial" w:hAnsi="Arial" w:cs="Arial"/>
                <w:color w:val="11306E"/>
                <w:sz w:val="24"/>
              </w:rPr>
              <w:t xml:space="preserve">. 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23952D21" w14:textId="77777777" w:rsidR="004B0113" w:rsidRPr="00DB43D6" w:rsidRDefault="004B0113" w:rsidP="004B011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CF10EF3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B0113" w:rsidRPr="00AF7B84" w14:paraId="23591889" w14:textId="77777777" w:rsidTr="00AF7B84">
        <w:trPr>
          <w:trHeight w:val="841"/>
        </w:trPr>
        <w:tc>
          <w:tcPr>
            <w:tcW w:w="9540" w:type="dxa"/>
            <w:gridSpan w:val="2"/>
            <w:shd w:val="clear" w:color="auto" w:fill="auto"/>
          </w:tcPr>
          <w:p w14:paraId="7D363340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1163D5" w:rsidRPr="00AF7B84" w14:paraId="64CF1BFF" w14:textId="77777777" w:rsidTr="00703250">
        <w:tc>
          <w:tcPr>
            <w:tcW w:w="9540" w:type="dxa"/>
            <w:gridSpan w:val="2"/>
            <w:shd w:val="clear" w:color="auto" w:fill="auto"/>
          </w:tcPr>
          <w:p w14:paraId="2C0F0408" w14:textId="77777777" w:rsidR="000F49C0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</w:p>
          <w:p w14:paraId="571A6C97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2BC4B3D9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34346140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5883B0C9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4F21F55F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0F49C0" w:rsidRPr="00AF7B84" w14:paraId="63029DEC" w14:textId="77777777" w:rsidTr="00703250">
        <w:trPr>
          <w:trHeight w:val="1556"/>
        </w:trPr>
        <w:tc>
          <w:tcPr>
            <w:tcW w:w="9540" w:type="dxa"/>
            <w:gridSpan w:val="2"/>
            <w:shd w:val="clear" w:color="auto" w:fill="auto"/>
          </w:tcPr>
          <w:p w14:paraId="7871E159" w14:textId="77777777" w:rsidR="00ED2CC2" w:rsidRPr="00DB43D6" w:rsidRDefault="00896B67" w:rsidP="000F49C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P</w:t>
            </w:r>
            <w:r w:rsidR="00B578F3" w:rsidRPr="00DB43D6">
              <w:rPr>
                <w:rFonts w:ascii="Arial" w:hAnsi="Arial" w:cs="Arial"/>
                <w:color w:val="11306E"/>
                <w:sz w:val="24"/>
                <w:szCs w:val="24"/>
              </w:rPr>
              <w:t>rojekt jest komplementarny z działaniami w zakresie kwestii klimatycznych oraz ochrony zasobów wodnych realizowanymi na poziomie krajowym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. Zaznacz właściwą odpowiedź:</w:t>
            </w:r>
          </w:p>
          <w:p w14:paraId="43DEF9C2" w14:textId="77777777" w:rsidR="00896B67" w:rsidRPr="00DB43D6" w:rsidRDefault="00896B67" w:rsidP="00896B6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C206D01" w14:textId="77777777" w:rsidR="00896B67" w:rsidRPr="00DB43D6" w:rsidRDefault="00896B67" w:rsidP="00896B6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896B67" w:rsidRPr="00AF7B84" w14:paraId="731A49D0" w14:textId="77777777" w:rsidTr="0048739E">
        <w:trPr>
          <w:trHeight w:val="1100"/>
        </w:trPr>
        <w:tc>
          <w:tcPr>
            <w:tcW w:w="9540" w:type="dxa"/>
            <w:gridSpan w:val="2"/>
            <w:shd w:val="clear" w:color="auto" w:fill="auto"/>
          </w:tcPr>
          <w:p w14:paraId="76714969" w14:textId="77777777" w:rsidR="00896B67" w:rsidRPr="00DB43D6" w:rsidRDefault="00896B67" w:rsidP="00B578F3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projekty komplementarne w zakresie kwestii klimatycznych oraz ochrony zasobów wodnych realizowane na poziomie krajowym oraz opisz zakres komplementarności.</w:t>
            </w:r>
          </w:p>
        </w:tc>
      </w:tr>
      <w:tr w:rsidR="00F0220F" w:rsidRPr="00AF7B84" w14:paraId="15CB5120" w14:textId="77777777" w:rsidTr="00703250">
        <w:trPr>
          <w:trHeight w:val="1556"/>
        </w:trPr>
        <w:tc>
          <w:tcPr>
            <w:tcW w:w="9540" w:type="dxa"/>
            <w:gridSpan w:val="2"/>
            <w:shd w:val="clear" w:color="auto" w:fill="auto"/>
          </w:tcPr>
          <w:p w14:paraId="528E9664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</w:t>
            </w:r>
          </w:p>
          <w:p w14:paraId="432C4E79" w14:textId="77777777" w:rsidR="00F0220F" w:rsidRPr="00DB43D6" w:rsidRDefault="00F0220F" w:rsidP="00F0220F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0220F" w:rsidRPr="00AF7B84" w14:paraId="33B824DB" w14:textId="77777777" w:rsidTr="00703250">
        <w:trPr>
          <w:trHeight w:val="1556"/>
        </w:trPr>
        <w:tc>
          <w:tcPr>
            <w:tcW w:w="9540" w:type="dxa"/>
            <w:gridSpan w:val="2"/>
            <w:shd w:val="clear" w:color="auto" w:fill="auto"/>
          </w:tcPr>
          <w:p w14:paraId="33F3F1F2" w14:textId="77777777" w:rsidR="00B578F3" w:rsidRPr="00DB43D6" w:rsidRDefault="00AA3694" w:rsidP="00DB3C4B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P</w:t>
            </w:r>
            <w:r w:rsidR="00B578F3" w:rsidRPr="00DB43D6">
              <w:rPr>
                <w:rFonts w:ascii="Arial" w:hAnsi="Arial" w:cs="Arial"/>
                <w:color w:val="11306E"/>
                <w:sz w:val="24"/>
                <w:szCs w:val="24"/>
              </w:rPr>
              <w:t>rojekt nie dotyczy kompleksowego wsparcia w zakresie podnoszenia świadomości na temat zmian klimatu i adaptacji do nich poprzez wdrażanie działań edukacyjno- informacyjnych równolegle z powiązanymi działaniami adaptacyjnymi, obejmującymi inwestycje w zakresie m.in. zielono-niebieskiej infrastruktury realizowanymi przez szkoły.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Zaznacz właściwą odpowiedź:</w:t>
            </w:r>
          </w:p>
          <w:p w14:paraId="3095A908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88262C2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3D1397ED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3A6AC385" w14:textId="77777777" w:rsidR="00426703" w:rsidRPr="007B0EAA" w:rsidRDefault="00426703" w:rsidP="00C647B7"/>
    <w:sectPr w:rsidR="00426703" w:rsidRPr="007B0EAA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13BB0" w14:textId="77777777" w:rsidR="007F6AD8" w:rsidRDefault="007F6AD8" w:rsidP="00E4298B">
      <w:pPr>
        <w:spacing w:after="0" w:line="240" w:lineRule="auto"/>
      </w:pPr>
      <w:r>
        <w:separator/>
      </w:r>
    </w:p>
  </w:endnote>
  <w:endnote w:type="continuationSeparator" w:id="0">
    <w:p w14:paraId="597039EE" w14:textId="77777777" w:rsidR="007F6AD8" w:rsidRDefault="007F6AD8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36923" w14:textId="77777777" w:rsidR="007F6AD8" w:rsidRDefault="007F6AD8" w:rsidP="00E4298B">
      <w:pPr>
        <w:spacing w:after="0" w:line="240" w:lineRule="auto"/>
      </w:pPr>
      <w:r>
        <w:separator/>
      </w:r>
    </w:p>
  </w:footnote>
  <w:footnote w:type="continuationSeparator" w:id="0">
    <w:p w14:paraId="28ED5905" w14:textId="77777777" w:rsidR="007F6AD8" w:rsidRDefault="007F6AD8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6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7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1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008F2"/>
    <w:multiLevelType w:val="hybridMultilevel"/>
    <w:tmpl w:val="EFE83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84F0A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0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8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0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26"/>
  </w:num>
  <w:num w:numId="4">
    <w:abstractNumId w:val="4"/>
  </w:num>
  <w:num w:numId="5">
    <w:abstractNumId w:val="11"/>
  </w:num>
  <w:num w:numId="6">
    <w:abstractNumId w:val="16"/>
  </w:num>
  <w:num w:numId="7">
    <w:abstractNumId w:val="23"/>
  </w:num>
  <w:num w:numId="8">
    <w:abstractNumId w:val="7"/>
  </w:num>
  <w:num w:numId="9">
    <w:abstractNumId w:val="17"/>
  </w:num>
  <w:num w:numId="10">
    <w:abstractNumId w:val="29"/>
  </w:num>
  <w:num w:numId="11">
    <w:abstractNumId w:val="10"/>
  </w:num>
  <w:num w:numId="12">
    <w:abstractNumId w:val="0"/>
  </w:num>
  <w:num w:numId="13">
    <w:abstractNumId w:val="28"/>
  </w:num>
  <w:num w:numId="14">
    <w:abstractNumId w:val="22"/>
  </w:num>
  <w:num w:numId="15">
    <w:abstractNumId w:val="27"/>
  </w:num>
  <w:num w:numId="16">
    <w:abstractNumId w:val="18"/>
  </w:num>
  <w:num w:numId="17">
    <w:abstractNumId w:val="15"/>
  </w:num>
  <w:num w:numId="18">
    <w:abstractNumId w:val="13"/>
  </w:num>
  <w:num w:numId="19">
    <w:abstractNumId w:val="21"/>
  </w:num>
  <w:num w:numId="20">
    <w:abstractNumId w:val="1"/>
  </w:num>
  <w:num w:numId="21">
    <w:abstractNumId w:val="30"/>
  </w:num>
  <w:num w:numId="22">
    <w:abstractNumId w:val="25"/>
  </w:num>
  <w:num w:numId="23">
    <w:abstractNumId w:val="20"/>
  </w:num>
  <w:num w:numId="24">
    <w:abstractNumId w:val="8"/>
  </w:num>
  <w:num w:numId="25">
    <w:abstractNumId w:val="6"/>
  </w:num>
  <w:num w:numId="26">
    <w:abstractNumId w:val="24"/>
  </w:num>
  <w:num w:numId="27">
    <w:abstractNumId w:val="19"/>
  </w:num>
  <w:num w:numId="28">
    <w:abstractNumId w:val="3"/>
  </w:num>
  <w:num w:numId="29">
    <w:abstractNumId w:val="2"/>
  </w:num>
  <w:num w:numId="30">
    <w:abstractNumId w:val="9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4585D"/>
    <w:rsid w:val="00090AC6"/>
    <w:rsid w:val="0009160E"/>
    <w:rsid w:val="000A3C9C"/>
    <w:rsid w:val="000A6B5F"/>
    <w:rsid w:val="000D7753"/>
    <w:rsid w:val="000D7FE4"/>
    <w:rsid w:val="000E4428"/>
    <w:rsid w:val="000F4773"/>
    <w:rsid w:val="000F49C0"/>
    <w:rsid w:val="000F7521"/>
    <w:rsid w:val="001163D5"/>
    <w:rsid w:val="001205C7"/>
    <w:rsid w:val="001408EE"/>
    <w:rsid w:val="001419F6"/>
    <w:rsid w:val="00143946"/>
    <w:rsid w:val="001827DF"/>
    <w:rsid w:val="001B7A6E"/>
    <w:rsid w:val="001C4A85"/>
    <w:rsid w:val="001C4E55"/>
    <w:rsid w:val="001C6A66"/>
    <w:rsid w:val="001C6F11"/>
    <w:rsid w:val="001C7035"/>
    <w:rsid w:val="001D03CA"/>
    <w:rsid w:val="001D4E40"/>
    <w:rsid w:val="001E0D44"/>
    <w:rsid w:val="001E1C6E"/>
    <w:rsid w:val="001F62BA"/>
    <w:rsid w:val="00200ADA"/>
    <w:rsid w:val="002023D6"/>
    <w:rsid w:val="00223353"/>
    <w:rsid w:val="00224259"/>
    <w:rsid w:val="002A1B2D"/>
    <w:rsid w:val="002A4593"/>
    <w:rsid w:val="002B0E15"/>
    <w:rsid w:val="002C3267"/>
    <w:rsid w:val="002F528E"/>
    <w:rsid w:val="00303417"/>
    <w:rsid w:val="00304963"/>
    <w:rsid w:val="003229CE"/>
    <w:rsid w:val="00334F7F"/>
    <w:rsid w:val="00346490"/>
    <w:rsid w:val="003603C5"/>
    <w:rsid w:val="00362A9E"/>
    <w:rsid w:val="00387EFC"/>
    <w:rsid w:val="003E2A42"/>
    <w:rsid w:val="003F17B7"/>
    <w:rsid w:val="00423BEA"/>
    <w:rsid w:val="00424263"/>
    <w:rsid w:val="00426703"/>
    <w:rsid w:val="00430C0D"/>
    <w:rsid w:val="004459D4"/>
    <w:rsid w:val="00452FE5"/>
    <w:rsid w:val="00467846"/>
    <w:rsid w:val="00473983"/>
    <w:rsid w:val="0048739E"/>
    <w:rsid w:val="004908B0"/>
    <w:rsid w:val="004A2AC8"/>
    <w:rsid w:val="004B0113"/>
    <w:rsid w:val="004C15F5"/>
    <w:rsid w:val="004D44AB"/>
    <w:rsid w:val="004D6364"/>
    <w:rsid w:val="004E2A85"/>
    <w:rsid w:val="004E55BD"/>
    <w:rsid w:val="00501CD6"/>
    <w:rsid w:val="00522750"/>
    <w:rsid w:val="005243DB"/>
    <w:rsid w:val="005349FA"/>
    <w:rsid w:val="005548AB"/>
    <w:rsid w:val="00581D7B"/>
    <w:rsid w:val="00582EE3"/>
    <w:rsid w:val="005978BB"/>
    <w:rsid w:val="005D0E09"/>
    <w:rsid w:val="005E766A"/>
    <w:rsid w:val="00627233"/>
    <w:rsid w:val="00670B91"/>
    <w:rsid w:val="006927CE"/>
    <w:rsid w:val="00696592"/>
    <w:rsid w:val="006B0F67"/>
    <w:rsid w:val="006B6BB5"/>
    <w:rsid w:val="006C675A"/>
    <w:rsid w:val="006C6B0B"/>
    <w:rsid w:val="006E141B"/>
    <w:rsid w:val="006F0C4B"/>
    <w:rsid w:val="007002F1"/>
    <w:rsid w:val="00703250"/>
    <w:rsid w:val="00715529"/>
    <w:rsid w:val="00730F0C"/>
    <w:rsid w:val="00733D9B"/>
    <w:rsid w:val="00745EFE"/>
    <w:rsid w:val="0074745D"/>
    <w:rsid w:val="00767084"/>
    <w:rsid w:val="007824C9"/>
    <w:rsid w:val="007B0EAA"/>
    <w:rsid w:val="007E0BCD"/>
    <w:rsid w:val="007E4597"/>
    <w:rsid w:val="007E7449"/>
    <w:rsid w:val="007F6AD8"/>
    <w:rsid w:val="008030BD"/>
    <w:rsid w:val="008131AD"/>
    <w:rsid w:val="00814E98"/>
    <w:rsid w:val="00821C9E"/>
    <w:rsid w:val="008230E6"/>
    <w:rsid w:val="00832749"/>
    <w:rsid w:val="0087191D"/>
    <w:rsid w:val="00871ADE"/>
    <w:rsid w:val="00896B67"/>
    <w:rsid w:val="00897D30"/>
    <w:rsid w:val="008B4AC1"/>
    <w:rsid w:val="008E6874"/>
    <w:rsid w:val="008F1DB6"/>
    <w:rsid w:val="00900B1F"/>
    <w:rsid w:val="00935BC0"/>
    <w:rsid w:val="00944EF4"/>
    <w:rsid w:val="0095064B"/>
    <w:rsid w:val="0096060E"/>
    <w:rsid w:val="00962414"/>
    <w:rsid w:val="00973524"/>
    <w:rsid w:val="00992DF0"/>
    <w:rsid w:val="009B3CD2"/>
    <w:rsid w:val="009C22D3"/>
    <w:rsid w:val="009D3B41"/>
    <w:rsid w:val="009E3C12"/>
    <w:rsid w:val="009F639A"/>
    <w:rsid w:val="009F6CC5"/>
    <w:rsid w:val="00A110D8"/>
    <w:rsid w:val="00A15EDD"/>
    <w:rsid w:val="00A21D14"/>
    <w:rsid w:val="00A31EB7"/>
    <w:rsid w:val="00A32447"/>
    <w:rsid w:val="00A80006"/>
    <w:rsid w:val="00A81410"/>
    <w:rsid w:val="00A83702"/>
    <w:rsid w:val="00A932B2"/>
    <w:rsid w:val="00AA3694"/>
    <w:rsid w:val="00AC2866"/>
    <w:rsid w:val="00AC7079"/>
    <w:rsid w:val="00AD2ABB"/>
    <w:rsid w:val="00AD69AE"/>
    <w:rsid w:val="00AD7FB3"/>
    <w:rsid w:val="00AE4A9E"/>
    <w:rsid w:val="00AE52E7"/>
    <w:rsid w:val="00AF0A5B"/>
    <w:rsid w:val="00AF7B84"/>
    <w:rsid w:val="00B23947"/>
    <w:rsid w:val="00B3592F"/>
    <w:rsid w:val="00B578F3"/>
    <w:rsid w:val="00B64FC1"/>
    <w:rsid w:val="00B723B4"/>
    <w:rsid w:val="00B879E6"/>
    <w:rsid w:val="00B936F9"/>
    <w:rsid w:val="00BB7636"/>
    <w:rsid w:val="00BD5E4A"/>
    <w:rsid w:val="00BD7442"/>
    <w:rsid w:val="00BE5D27"/>
    <w:rsid w:val="00BF3399"/>
    <w:rsid w:val="00BF61D4"/>
    <w:rsid w:val="00BF682B"/>
    <w:rsid w:val="00C02392"/>
    <w:rsid w:val="00C05C08"/>
    <w:rsid w:val="00C63B28"/>
    <w:rsid w:val="00C647B7"/>
    <w:rsid w:val="00C81B25"/>
    <w:rsid w:val="00C87A9E"/>
    <w:rsid w:val="00CB16AB"/>
    <w:rsid w:val="00CC53E5"/>
    <w:rsid w:val="00CD0F62"/>
    <w:rsid w:val="00CD5A20"/>
    <w:rsid w:val="00D0074B"/>
    <w:rsid w:val="00D3038D"/>
    <w:rsid w:val="00D3351D"/>
    <w:rsid w:val="00D34100"/>
    <w:rsid w:val="00D34A46"/>
    <w:rsid w:val="00D34D2A"/>
    <w:rsid w:val="00D77119"/>
    <w:rsid w:val="00D850A0"/>
    <w:rsid w:val="00DA3B42"/>
    <w:rsid w:val="00DB3C4B"/>
    <w:rsid w:val="00DB43D6"/>
    <w:rsid w:val="00DD4B75"/>
    <w:rsid w:val="00DD4E77"/>
    <w:rsid w:val="00E0722A"/>
    <w:rsid w:val="00E22069"/>
    <w:rsid w:val="00E2765C"/>
    <w:rsid w:val="00E3654F"/>
    <w:rsid w:val="00E4298B"/>
    <w:rsid w:val="00E4635B"/>
    <w:rsid w:val="00E51B94"/>
    <w:rsid w:val="00E5298A"/>
    <w:rsid w:val="00E769CA"/>
    <w:rsid w:val="00E840ED"/>
    <w:rsid w:val="00E93DE5"/>
    <w:rsid w:val="00E94472"/>
    <w:rsid w:val="00E9762A"/>
    <w:rsid w:val="00EA1E50"/>
    <w:rsid w:val="00EB2467"/>
    <w:rsid w:val="00EC2949"/>
    <w:rsid w:val="00ED2CC2"/>
    <w:rsid w:val="00ED74D0"/>
    <w:rsid w:val="00EE2D3C"/>
    <w:rsid w:val="00EE3D4A"/>
    <w:rsid w:val="00F00A78"/>
    <w:rsid w:val="00F0220F"/>
    <w:rsid w:val="00F169BE"/>
    <w:rsid w:val="00F17ACE"/>
    <w:rsid w:val="00F676F4"/>
    <w:rsid w:val="00F82874"/>
    <w:rsid w:val="00F87EC8"/>
    <w:rsid w:val="00F90127"/>
    <w:rsid w:val="00FD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1FB918"/>
  <w15:docId w15:val="{02D9945B-FB65-485A-94CA-3BAAEA4B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  <w:lang w:val="x-none" w:eastAsia="x-none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  <w:lang w:val="x-none" w:eastAsia="x-none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A5C33-5B77-4A7A-97A0-E188BAC6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Agnieszka Zielińska-Maciąg</cp:lastModifiedBy>
  <cp:revision>5</cp:revision>
  <dcterms:created xsi:type="dcterms:W3CDTF">2023-11-21T08:46:00Z</dcterms:created>
  <dcterms:modified xsi:type="dcterms:W3CDTF">2023-11-23T14:13:00Z</dcterms:modified>
</cp:coreProperties>
</file>